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598"/>
        <w:gridCol w:w="3753"/>
      </w:tblGrid>
      <w:tr w:rsidR="00A426B2" w:rsidTr="00D96E14">
        <w:trPr>
          <w:trHeight w:val="454"/>
        </w:trPr>
        <w:tc>
          <w:tcPr>
            <w:tcW w:w="93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Default="000531CD" w:rsidP="001A3D05">
            <w:pPr>
              <w:spacing w:after="0"/>
              <w:jc w:val="left"/>
              <w:rPr>
                <w:b/>
                <w:color w:val="00B050"/>
              </w:rPr>
            </w:pP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746598706"/>
                <w:lock w:val="sdtLocked"/>
                <w:placeholder>
                  <w:docPart w:val="099996C47C0E44E4809651AF51A84100"/>
                </w:placeholder>
              </w:sdtPr>
              <w:sdtEndPr/>
              <w:sdtContent>
                <w:r w:rsidR="00735A9A">
                  <w:rPr>
                    <w:b/>
                    <w:color w:val="00B050"/>
                    <w:sz w:val="32"/>
                    <w:szCs w:val="36"/>
                  </w:rPr>
                  <w:t xml:space="preserve">Norépinéphrine </w:t>
                </w:r>
                <w:r w:rsidR="00834848">
                  <w:rPr>
                    <w:b/>
                    <w:color w:val="00B050"/>
                    <w:sz w:val="32"/>
                    <w:szCs w:val="36"/>
                  </w:rPr>
                  <w:t xml:space="preserve">bitartrate </w:t>
                </w:r>
                <w:r w:rsidR="00B67A09" w:rsidRPr="00701F50">
                  <w:rPr>
                    <w:b/>
                    <w:color w:val="00B050"/>
                    <w:sz w:val="32"/>
                    <w:szCs w:val="36"/>
                  </w:rPr>
                  <w:t>(</w:t>
                </w:r>
                <w:proofErr w:type="spellStart"/>
                <w:r w:rsidR="00735A9A">
                  <w:rPr>
                    <w:b/>
                    <w:color w:val="00B050"/>
                    <w:sz w:val="32"/>
                    <w:szCs w:val="36"/>
                  </w:rPr>
                  <w:t>Levophed</w:t>
                </w:r>
                <w:r w:rsidR="00B67A09">
                  <w:rPr>
                    <w:b/>
                    <w:color w:val="00B050"/>
                    <w:sz w:val="32"/>
                    <w:szCs w:val="36"/>
                    <w:vertAlign w:val="superscript"/>
                  </w:rPr>
                  <w:t>md</w:t>
                </w:r>
                <w:proofErr w:type="spellEnd"/>
              </w:sdtContent>
            </w:sdt>
            <w:r w:rsidR="00D334E6">
              <w:rPr>
                <w:b/>
                <w:color w:val="00B050"/>
                <w:sz w:val="32"/>
                <w:szCs w:val="36"/>
              </w:rPr>
              <w:t>)</w:t>
            </w: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383A70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00A3" w:rsidRPr="00D96E14" w:rsidRDefault="001A3D05" w:rsidP="00834848">
            <w:pPr>
              <w:spacing w:after="0"/>
              <w:jc w:val="left"/>
              <w:rPr>
                <w:color w:val="92D050"/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701F50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  <w:r w:rsidR="00735A9A" w:rsidRPr="00D96E14">
              <w:rPr>
                <w:sz w:val="24"/>
                <w:szCs w:val="24"/>
              </w:rPr>
              <w:t xml:space="preserve"> </w:t>
            </w:r>
          </w:p>
        </w:tc>
      </w:tr>
    </w:tbl>
    <w:p w:rsidR="00383A70" w:rsidRPr="003529EA" w:rsidRDefault="0003383A">
      <w:pPr>
        <w:rPr>
          <w:sz w:val="6"/>
        </w:rPr>
      </w:pPr>
      <w:r w:rsidRPr="003529EA">
        <w:rPr>
          <w:i/>
          <w:noProof/>
          <w:sz w:val="1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060E4E62" wp14:editId="6DE1C37D">
            <wp:simplePos x="0" y="0"/>
            <wp:positionH relativeFrom="column">
              <wp:posOffset>7856855</wp:posOffset>
            </wp:positionH>
            <wp:positionV relativeFrom="paragraph">
              <wp:posOffset>-1318895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845"/>
        <w:gridCol w:w="1566"/>
        <w:gridCol w:w="1694"/>
        <w:gridCol w:w="2268"/>
        <w:gridCol w:w="2835"/>
        <w:gridCol w:w="1444"/>
      </w:tblGrid>
      <w:tr w:rsidR="008F6460" w:rsidRPr="00E9602C" w:rsidTr="003529EA">
        <w:trPr>
          <w:trHeight w:val="234"/>
        </w:trPr>
        <w:tc>
          <w:tcPr>
            <w:tcW w:w="1524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1A3D05" w:rsidRDefault="001A3D05" w:rsidP="00945D21">
            <w:pPr>
              <w:keepNext/>
              <w:spacing w:line="276" w:lineRule="auto"/>
              <w:jc w:val="left"/>
              <w:rPr>
                <w:rFonts w:ascii="Calibri Light" w:hAnsi="Calibri Light"/>
                <w:b/>
              </w:rPr>
            </w:pPr>
            <w:r w:rsidRPr="001A0901">
              <w:rPr>
                <w:rFonts w:ascii="Calibri Light" w:hAnsi="Calibri Light"/>
                <w:sz w:val="20"/>
              </w:rPr>
              <w:t xml:space="preserve"> </w:t>
            </w:r>
            <w:r w:rsidRPr="001A3D05">
              <w:rPr>
                <w:b/>
              </w:rPr>
              <w:t>FORMATS DISPONIBLES</w:t>
            </w:r>
          </w:p>
        </w:tc>
        <w:tc>
          <w:tcPr>
            <w:tcW w:w="341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694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835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444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8E38F1">
              <w:rPr>
                <w:b/>
              </w:rPr>
              <w:t>S</w:t>
            </w:r>
          </w:p>
        </w:tc>
      </w:tr>
      <w:tr w:rsidR="008F6460" w:rsidRPr="00E9602C" w:rsidTr="003529EA">
        <w:trPr>
          <w:trHeight w:val="233"/>
        </w:trPr>
        <w:tc>
          <w:tcPr>
            <w:tcW w:w="1524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1A3D05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VOLUME ET</w:t>
            </w:r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="008F6460" w:rsidRPr="001A3D05">
              <w:rPr>
                <w:rFonts w:ascii="Calibri Light" w:hAnsi="Calibri Light"/>
                <w:sz w:val="18"/>
                <w:szCs w:val="18"/>
              </w:rPr>
              <w:t>DILUANT</w:t>
            </w:r>
          </w:p>
        </w:tc>
        <w:tc>
          <w:tcPr>
            <w:tcW w:w="156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CONCENTRATION FINALE</w:t>
            </w:r>
          </w:p>
        </w:tc>
        <w:tc>
          <w:tcPr>
            <w:tcW w:w="169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DOSE PRESCRITE</w:t>
            </w:r>
          </w:p>
        </w:tc>
        <w:tc>
          <w:tcPr>
            <w:tcW w:w="2268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COMPLÉTER AVEC</w:t>
            </w:r>
            <w:r w:rsidR="0030659A" w:rsidRPr="001A3D05">
              <w:rPr>
                <w:rFonts w:ascii="Calibri Light" w:hAnsi="Calibri Light"/>
                <w:sz w:val="18"/>
                <w:szCs w:val="18"/>
              </w:rPr>
              <w:t xml:space="preserve"> ou DILUER DANS</w:t>
            </w:r>
          </w:p>
        </w:tc>
        <w:tc>
          <w:tcPr>
            <w:tcW w:w="2835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176B34" w:rsidRPr="00E9602C" w:rsidTr="003529EA">
        <w:trPr>
          <w:trHeight w:val="857"/>
        </w:trPr>
        <w:tc>
          <w:tcPr>
            <w:tcW w:w="152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362F8E">
            <w:pPr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Fiole unidose de 4 mg/4mL </w:t>
            </w:r>
          </w:p>
        </w:tc>
        <w:tc>
          <w:tcPr>
            <w:tcW w:w="184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Déjà dilué </w:t>
            </w: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NE PAS utiliser si la solution est brunâtre ou si elle contient un précipité de couleur rosée</w:t>
            </w:r>
          </w:p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1 mg/mL</w:t>
            </w:r>
          </w:p>
        </w:tc>
        <w:tc>
          <w:tcPr>
            <w:tcW w:w="169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834848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Titrer le débit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q2 minutes jusqu’à la TA désirée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  <w:lang w:val="fr-FR"/>
              </w:rPr>
              <w:t>Les doses sont généralement exprimées en mcg/minute</w:t>
            </w:r>
            <w:r w:rsidRPr="00176B34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176B34" w:rsidRPr="00176B34" w:rsidRDefault="00176B34" w:rsidP="002C0AEA">
            <w:pPr>
              <w:keepNext/>
              <w:jc w:val="left"/>
              <w:rPr>
                <w:rFonts w:cstheme="minorHAnsi"/>
                <w:sz w:val="18"/>
                <w:szCs w:val="20"/>
                <w:lang w:val="fr-FR"/>
              </w:rPr>
            </w:pPr>
          </w:p>
        </w:tc>
        <w:tc>
          <w:tcPr>
            <w:tcW w:w="2268" w:type="dxa"/>
            <w:tcBorders>
              <w:top w:val="single" w:sz="24" w:space="0" w:color="auto"/>
              <w:bottom w:val="dashSmallGap" w:sz="4" w:space="0" w:color="auto"/>
            </w:tcBorders>
          </w:tcPr>
          <w:p w:rsidR="003529EA" w:rsidRDefault="003529EA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16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</w:p>
          <w:p w:rsidR="00176B34" w:rsidRPr="00176B34" w:rsidRDefault="003529EA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Diluer 4 mg (</w:t>
            </w:r>
            <w:r w:rsidRPr="00176B34">
              <w:rPr>
                <w:rFonts w:cstheme="minorHAnsi"/>
                <w:sz w:val="18"/>
                <w:szCs w:val="20"/>
              </w:rPr>
              <w:t xml:space="preserve">4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) dans 250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D5% ou NS</w:t>
            </w:r>
          </w:p>
        </w:tc>
        <w:tc>
          <w:tcPr>
            <w:tcW w:w="2835" w:type="dxa"/>
            <w:tcBorders>
              <w:top w:val="single" w:sz="24" w:space="0" w:color="auto"/>
              <w:right w:val="single" w:sz="24" w:space="0" w:color="auto"/>
            </w:tcBorders>
          </w:tcPr>
          <w:p w:rsidR="003529EA" w:rsidRDefault="003529EA" w:rsidP="003529EA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>
              <w:rPr>
                <w:sz w:val="18"/>
                <w:szCs w:val="20"/>
                <w:lang w:val="fr-FR"/>
              </w:rPr>
              <w:t>P</w:t>
            </w:r>
            <w:r w:rsidRPr="00176B34">
              <w:rPr>
                <w:sz w:val="18"/>
                <w:szCs w:val="20"/>
                <w:lang w:val="fr-FR"/>
              </w:rPr>
              <w:t xml:space="preserve">ar voie centrale </w:t>
            </w:r>
          </w:p>
          <w:p w:rsidR="003529EA" w:rsidRDefault="003529EA" w:rsidP="003529EA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L’utilisation </w:t>
            </w:r>
            <w:r w:rsidRPr="003529EA">
              <w:rPr>
                <w:i/>
                <w:sz w:val="16"/>
                <w:szCs w:val="20"/>
                <w:lang w:val="fr-FR"/>
              </w:rPr>
              <w:t xml:space="preserve">temporaire </w:t>
            </w:r>
            <w:r w:rsidRPr="00834848">
              <w:rPr>
                <w:sz w:val="16"/>
                <w:szCs w:val="20"/>
                <w:lang w:val="fr-FR"/>
              </w:rPr>
              <w:t xml:space="preserve">d’une solution à 16 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mcg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>/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mL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 xml:space="preserve"> par voie périphérique est possible dans l’attente de l’installation d’une voie centrale </w:t>
            </w:r>
          </w:p>
          <w:p w:rsidR="003529EA" w:rsidRDefault="003529EA" w:rsidP="003529EA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</w:p>
          <w:p w:rsidR="003529EA" w:rsidRPr="00834848" w:rsidRDefault="003529EA" w:rsidP="003529EA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Utiliser un accès de gros calibre (20 G).  </w:t>
            </w:r>
          </w:p>
          <w:p w:rsidR="003529EA" w:rsidRPr="00834848" w:rsidRDefault="003529EA" w:rsidP="003529EA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Site proximal au poignet ou plus haut dans le bras </w:t>
            </w:r>
          </w:p>
          <w:p w:rsidR="00176B34" w:rsidRPr="00176B34" w:rsidRDefault="003529EA" w:rsidP="003529EA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>Eviter les veines du dos de la main</w:t>
            </w:r>
          </w:p>
        </w:tc>
        <w:tc>
          <w:tcPr>
            <w:tcW w:w="144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Default="003529EA" w:rsidP="003529EA">
            <w:pPr>
              <w:keepNext/>
              <w:jc w:val="left"/>
              <w:rPr>
                <w:ins w:id="0" w:author="Mélanie Lacerte (CIUSSSE-CHUS)" w:date="2025-05-15T08:09:00Z"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Une solution de 8 </w:t>
            </w:r>
            <w:proofErr w:type="spellStart"/>
            <w:r>
              <w:rPr>
                <w:sz w:val="18"/>
                <w:szCs w:val="20"/>
              </w:rPr>
              <w:t>mcg</w:t>
            </w:r>
            <w:proofErr w:type="spellEnd"/>
            <w:r>
              <w:rPr>
                <w:sz w:val="18"/>
                <w:szCs w:val="20"/>
              </w:rPr>
              <w:t xml:space="preserve">/ </w:t>
            </w:r>
            <w:proofErr w:type="spellStart"/>
            <w:r>
              <w:rPr>
                <w:sz w:val="18"/>
                <w:szCs w:val="20"/>
              </w:rPr>
              <w:t>mL</w:t>
            </w:r>
            <w:proofErr w:type="spellEnd"/>
            <w:r>
              <w:rPr>
                <w:sz w:val="18"/>
                <w:szCs w:val="20"/>
              </w:rPr>
              <w:t xml:space="preserve"> peut être utilisée par voie périphérique au bloc opératoire dans certaines installations </w:t>
            </w:r>
          </w:p>
          <w:p w:rsidR="000531CD" w:rsidRPr="000531CD" w:rsidRDefault="000531CD" w:rsidP="003529EA">
            <w:pPr>
              <w:keepNext/>
              <w:jc w:val="left"/>
              <w:rPr>
                <w:i/>
                <w:sz w:val="18"/>
                <w:szCs w:val="18"/>
                <w:lang w:val="fr-FR"/>
                <w:rPrChange w:id="1" w:author="Mélanie Lacerte (CIUSSSE-CHUS)" w:date="2025-05-15T08:10:00Z">
                  <w:rPr>
                    <w:sz w:val="20"/>
                    <w:szCs w:val="20"/>
                    <w:lang w:val="fr-FR"/>
                  </w:rPr>
                </w:rPrChange>
              </w:rPr>
            </w:pPr>
            <w:ins w:id="2" w:author="Mélanie Lacerte (CIUSSSE-CHUS)" w:date="2025-05-15T08:09:00Z">
              <w:r w:rsidRPr="000531CD">
                <w:rPr>
                  <w:i/>
                  <w:sz w:val="18"/>
                  <w:szCs w:val="18"/>
                  <w:lang w:val="fr-FR"/>
                  <w:rPrChange w:id="3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>Diluer 8 mg</w:t>
              </w:r>
            </w:ins>
            <w:ins w:id="4" w:author="Mélanie Lacerte (CIUSSSE-CHUS)" w:date="2025-05-15T08:10:00Z">
              <w:r w:rsidRPr="000531CD">
                <w:rPr>
                  <w:i/>
                  <w:sz w:val="18"/>
                  <w:szCs w:val="18"/>
                  <w:lang w:val="fr-FR"/>
                  <w:rPrChange w:id="5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 xml:space="preserve"> </w:t>
              </w:r>
            </w:ins>
            <w:ins w:id="6" w:author="Mélanie Lacerte (CIUSSSE-CHUS)" w:date="2025-05-15T08:09:00Z">
              <w:r w:rsidRPr="000531CD">
                <w:rPr>
                  <w:i/>
                  <w:sz w:val="18"/>
                  <w:szCs w:val="18"/>
                  <w:lang w:val="fr-FR"/>
                  <w:rPrChange w:id="7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 xml:space="preserve">(8 </w:t>
              </w:r>
              <w:proofErr w:type="spellStart"/>
              <w:r w:rsidRPr="000531CD">
                <w:rPr>
                  <w:i/>
                  <w:sz w:val="18"/>
                  <w:szCs w:val="18"/>
                  <w:lang w:val="fr-FR"/>
                  <w:rPrChange w:id="8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>mL</w:t>
              </w:r>
              <w:proofErr w:type="spellEnd"/>
              <w:r w:rsidRPr="000531CD">
                <w:rPr>
                  <w:i/>
                  <w:sz w:val="18"/>
                  <w:szCs w:val="18"/>
                  <w:lang w:val="fr-FR"/>
                  <w:rPrChange w:id="9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 xml:space="preserve">) dans </w:t>
              </w:r>
            </w:ins>
            <w:ins w:id="10" w:author="Mélanie Lacerte (CIUSSSE-CHUS)" w:date="2025-05-15T08:10:00Z">
              <w:r w:rsidRPr="000531CD">
                <w:rPr>
                  <w:i/>
                  <w:sz w:val="18"/>
                  <w:szCs w:val="18"/>
                  <w:lang w:val="fr-FR"/>
                  <w:rPrChange w:id="11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 xml:space="preserve">1000 </w:t>
              </w:r>
              <w:proofErr w:type="spellStart"/>
              <w:r w:rsidRPr="000531CD">
                <w:rPr>
                  <w:i/>
                  <w:sz w:val="18"/>
                  <w:szCs w:val="18"/>
                  <w:lang w:val="fr-FR"/>
                  <w:rPrChange w:id="12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>mL</w:t>
              </w:r>
              <w:proofErr w:type="spellEnd"/>
              <w:r w:rsidRPr="000531CD">
                <w:rPr>
                  <w:i/>
                  <w:sz w:val="18"/>
                  <w:szCs w:val="18"/>
                  <w:lang w:val="fr-FR"/>
                  <w:rPrChange w:id="13" w:author="Mélanie Lacerte (CIUSSSE-CHUS)" w:date="2025-05-15T08:10:00Z">
                    <w:rPr>
                      <w:sz w:val="20"/>
                      <w:szCs w:val="20"/>
                      <w:lang w:val="fr-FR"/>
                    </w:rPr>
                  </w:rPrChange>
                </w:rPr>
                <w:t xml:space="preserve"> de </w:t>
              </w:r>
              <w:r w:rsidRPr="000531CD">
                <w:rPr>
                  <w:rFonts w:cstheme="minorHAnsi"/>
                  <w:i/>
                  <w:sz w:val="18"/>
                  <w:szCs w:val="18"/>
                  <w:rPrChange w:id="14" w:author="Mélanie Lacerte (CIUSSSE-CHUS)" w:date="2025-05-15T08:10:00Z">
                    <w:rPr>
                      <w:rFonts w:cstheme="minorHAnsi"/>
                      <w:sz w:val="18"/>
                      <w:szCs w:val="20"/>
                    </w:rPr>
                  </w:rPrChange>
                </w:rPr>
                <w:t>D5% ou NS</w:t>
              </w:r>
            </w:ins>
            <w:bookmarkStart w:id="15" w:name="_GoBack"/>
            <w:bookmarkEnd w:id="15"/>
          </w:p>
        </w:tc>
      </w:tr>
      <w:tr w:rsidR="003529EA" w:rsidRPr="00E9602C" w:rsidTr="003529EA">
        <w:trPr>
          <w:trHeight w:val="547"/>
        </w:trPr>
        <w:tc>
          <w:tcPr>
            <w:tcW w:w="1524" w:type="dxa"/>
            <w:vMerge/>
            <w:tcBorders>
              <w:right w:val="single" w:sz="24" w:space="0" w:color="auto"/>
            </w:tcBorders>
          </w:tcPr>
          <w:p w:rsidR="003529EA" w:rsidRPr="00176B34" w:rsidRDefault="003529EA" w:rsidP="00362F8E">
            <w:pPr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</w:tcPr>
          <w:p w:rsidR="003529EA" w:rsidRPr="00176B34" w:rsidRDefault="003529EA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</w:tcPr>
          <w:p w:rsidR="003529EA" w:rsidRPr="00176B34" w:rsidRDefault="003529EA" w:rsidP="00B1614E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694" w:type="dxa"/>
            <w:vMerge/>
            <w:tcBorders>
              <w:left w:val="single" w:sz="24" w:space="0" w:color="auto"/>
            </w:tcBorders>
          </w:tcPr>
          <w:p w:rsidR="003529EA" w:rsidRPr="00176B34" w:rsidRDefault="003529EA" w:rsidP="002C0AEA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3529EA" w:rsidRDefault="003529EA" w:rsidP="00486670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32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3529EA" w:rsidRPr="00176B34" w:rsidRDefault="003529EA" w:rsidP="00486670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D</w:t>
            </w:r>
            <w:r w:rsidRPr="00176B34">
              <w:rPr>
                <w:rFonts w:cstheme="minorHAnsi"/>
                <w:sz w:val="18"/>
                <w:szCs w:val="20"/>
              </w:rPr>
              <w:t>iluer 8 mg (8 mL) dans 250 mL de D5% ou NS</w:t>
            </w:r>
          </w:p>
        </w:tc>
        <w:tc>
          <w:tcPr>
            <w:tcW w:w="2835" w:type="dxa"/>
            <w:vMerge w:val="restart"/>
            <w:tcBorders>
              <w:right w:val="single" w:sz="24" w:space="0" w:color="auto"/>
            </w:tcBorders>
          </w:tcPr>
          <w:p w:rsidR="003529EA" w:rsidRDefault="003529EA" w:rsidP="003529EA">
            <w:pPr>
              <w:keepNext/>
              <w:jc w:val="left"/>
              <w:rPr>
                <w:sz w:val="18"/>
                <w:szCs w:val="20"/>
                <w:lang w:val="fr-FR"/>
              </w:rPr>
            </w:pPr>
          </w:p>
          <w:p w:rsidR="003529EA" w:rsidRPr="00834848" w:rsidRDefault="003529EA" w:rsidP="003529EA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>
              <w:rPr>
                <w:sz w:val="18"/>
                <w:szCs w:val="20"/>
                <w:lang w:val="fr-FR"/>
              </w:rPr>
              <w:t xml:space="preserve">Par voie centrale </w:t>
            </w:r>
          </w:p>
        </w:tc>
        <w:tc>
          <w:tcPr>
            <w:tcW w:w="1444" w:type="dxa"/>
            <w:vMerge/>
            <w:tcBorders>
              <w:left w:val="single" w:sz="24" w:space="0" w:color="auto"/>
            </w:tcBorders>
          </w:tcPr>
          <w:p w:rsidR="003529EA" w:rsidRPr="00F16BEB" w:rsidRDefault="003529EA" w:rsidP="00362F8E">
            <w:pPr>
              <w:keepNext/>
              <w:jc w:val="left"/>
              <w:rPr>
                <w:sz w:val="20"/>
                <w:szCs w:val="20"/>
              </w:rPr>
            </w:pPr>
          </w:p>
        </w:tc>
      </w:tr>
      <w:tr w:rsidR="003529EA" w:rsidRPr="00E9602C" w:rsidTr="003529EA">
        <w:trPr>
          <w:trHeight w:val="917"/>
        </w:trPr>
        <w:tc>
          <w:tcPr>
            <w:tcW w:w="1524" w:type="dxa"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3529EA" w:rsidRPr="00176B34" w:rsidRDefault="003529EA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 xml:space="preserve">Conservation : </w:t>
            </w:r>
          </w:p>
          <w:p w:rsidR="003529EA" w:rsidRPr="00176B34" w:rsidRDefault="003529EA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>Température ambiante</w:t>
            </w:r>
          </w:p>
        </w:tc>
        <w:tc>
          <w:tcPr>
            <w:tcW w:w="1845" w:type="dxa"/>
            <w:vMerge/>
            <w:tcBorders>
              <w:left w:val="single" w:sz="24" w:space="0" w:color="auto"/>
            </w:tcBorders>
            <w:vAlign w:val="center"/>
          </w:tcPr>
          <w:p w:rsidR="003529EA" w:rsidRPr="00176B34" w:rsidRDefault="003529EA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  <w:vAlign w:val="center"/>
          </w:tcPr>
          <w:p w:rsidR="003529EA" w:rsidRPr="00176B34" w:rsidRDefault="003529EA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694" w:type="dxa"/>
            <w:vMerge/>
            <w:tcBorders>
              <w:left w:val="single" w:sz="24" w:space="0" w:color="auto"/>
            </w:tcBorders>
            <w:vAlign w:val="center"/>
          </w:tcPr>
          <w:p w:rsidR="003529EA" w:rsidRPr="00176B34" w:rsidRDefault="003529EA" w:rsidP="00D75C2D">
            <w:pPr>
              <w:keepNext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</w:tcPr>
          <w:p w:rsidR="003529EA" w:rsidRDefault="003529EA" w:rsidP="003529EA">
            <w:pPr>
              <w:keepNext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64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 xml:space="preserve"> </w:t>
            </w:r>
          </w:p>
          <w:p w:rsidR="003529EA" w:rsidRPr="00176B34" w:rsidRDefault="003529EA" w:rsidP="003529EA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D</w:t>
            </w:r>
            <w:r w:rsidRPr="003529EA">
              <w:rPr>
                <w:rFonts w:cstheme="minorHAnsi"/>
                <w:sz w:val="18"/>
                <w:szCs w:val="20"/>
              </w:rPr>
              <w:t>iluer</w:t>
            </w:r>
            <w:r w:rsidRPr="00176B34">
              <w:rPr>
                <w:rFonts w:cstheme="minorHAnsi"/>
                <w:sz w:val="18"/>
                <w:szCs w:val="20"/>
              </w:rPr>
              <w:t xml:space="preserve"> 16 mg (16 mL) dans 250 mL de D5% ou NS </w:t>
            </w:r>
          </w:p>
        </w:tc>
        <w:tc>
          <w:tcPr>
            <w:tcW w:w="2835" w:type="dxa"/>
            <w:vMerge/>
            <w:tcBorders>
              <w:right w:val="single" w:sz="24" w:space="0" w:color="auto"/>
            </w:tcBorders>
            <w:vAlign w:val="center"/>
          </w:tcPr>
          <w:p w:rsidR="003529EA" w:rsidRPr="00E655C0" w:rsidRDefault="003529EA" w:rsidP="00E45FAF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</w:tcBorders>
            <w:vAlign w:val="center"/>
          </w:tcPr>
          <w:p w:rsidR="003529EA" w:rsidRPr="00E9602C" w:rsidRDefault="003529EA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3529EA" w:rsidRDefault="00A05B64" w:rsidP="0065712B">
      <w:pPr>
        <w:spacing w:before="240"/>
        <w:jc w:val="left"/>
        <w:rPr>
          <w:b/>
          <w:sz w:val="18"/>
        </w:rPr>
      </w:pPr>
      <w:r w:rsidRPr="003529EA">
        <w:rPr>
          <w:b/>
          <w:sz w:val="18"/>
        </w:rPr>
        <w:t>Stabilité</w:t>
      </w:r>
      <w:r w:rsidR="00711A64" w:rsidRPr="003529EA">
        <w:rPr>
          <w:b/>
          <w:sz w:val="18"/>
        </w:rPr>
        <w:t xml:space="preserve"> pour une préparation à l’unité de soins</w:t>
      </w:r>
      <w:r w:rsidRPr="003529EA">
        <w:rPr>
          <w:b/>
          <w:sz w:val="18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3529EA" w:rsidTr="007E4696">
        <w:trPr>
          <w:trHeight w:val="397"/>
        </w:trPr>
        <w:tc>
          <w:tcPr>
            <w:tcW w:w="1526" w:type="dxa"/>
            <w:vAlign w:val="center"/>
          </w:tcPr>
          <w:p w:rsidR="00306654" w:rsidRPr="003529EA" w:rsidRDefault="00306654" w:rsidP="009854CA">
            <w:pPr>
              <w:spacing w:after="0"/>
              <w:jc w:val="left"/>
              <w:rPr>
                <w:sz w:val="18"/>
              </w:rPr>
            </w:pPr>
            <w:r w:rsidRPr="003529EA">
              <w:rPr>
                <w:sz w:val="18"/>
              </w:rPr>
              <w:t>Fiole utilisée :</w:t>
            </w:r>
          </w:p>
        </w:tc>
        <w:sdt>
          <w:sdtPr>
            <w:rPr>
              <w:sz w:val="18"/>
            </w:r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3529EA" w:rsidRDefault="00033C5F" w:rsidP="00033C5F">
                <w:pPr>
                  <w:spacing w:after="0"/>
                  <w:jc w:val="left"/>
                  <w:rPr>
                    <w:sz w:val="18"/>
                  </w:rPr>
                </w:pPr>
                <w:r w:rsidRPr="003529EA">
                  <w:rPr>
                    <w:sz w:val="18"/>
                  </w:rPr>
                  <w:t>Jeter toute portion inutilisée</w:t>
                </w:r>
              </w:p>
            </w:tc>
          </w:sdtContent>
        </w:sdt>
      </w:tr>
      <w:tr w:rsidR="00306654" w:rsidRPr="003529EA" w:rsidTr="007E4696">
        <w:trPr>
          <w:trHeight w:val="397"/>
        </w:trPr>
        <w:tc>
          <w:tcPr>
            <w:tcW w:w="1526" w:type="dxa"/>
            <w:vAlign w:val="center"/>
          </w:tcPr>
          <w:p w:rsidR="00306654" w:rsidRPr="003529EA" w:rsidRDefault="00D75C2D" w:rsidP="00D75C2D">
            <w:pPr>
              <w:spacing w:after="0"/>
              <w:ind w:right="-533"/>
              <w:jc w:val="left"/>
              <w:rPr>
                <w:sz w:val="18"/>
              </w:rPr>
            </w:pPr>
            <w:r w:rsidRPr="003529EA">
              <w:rPr>
                <w:sz w:val="18"/>
              </w:rPr>
              <w:t xml:space="preserve">Sac </w:t>
            </w:r>
            <w:r w:rsidR="00306654" w:rsidRPr="003529EA">
              <w:rPr>
                <w:sz w:val="18"/>
              </w:rPr>
              <w:t xml:space="preserve">: </w:t>
            </w:r>
          </w:p>
        </w:tc>
        <w:sdt>
          <w:sdtPr>
            <w:rPr>
              <w:sz w:val="18"/>
            </w:r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3529EA" w:rsidRDefault="00D75C2D" w:rsidP="00033C5F">
                <w:pPr>
                  <w:spacing w:after="0"/>
                  <w:jc w:val="left"/>
                  <w:rPr>
                    <w:sz w:val="18"/>
                  </w:rPr>
                </w:pPr>
                <w:r w:rsidRPr="003529EA">
                  <w:rPr>
                    <w:sz w:val="18"/>
                  </w:rPr>
                  <w:t xml:space="preserve">L’administration doit débuter </w:t>
                </w:r>
                <w:r w:rsidR="00033C5F" w:rsidRPr="003529EA">
                  <w:rPr>
                    <w:sz w:val="18"/>
                  </w:rPr>
                  <w:t>dans l’heure suivant la préparation</w:t>
                </w:r>
                <w:r w:rsidR="006508EE" w:rsidRPr="003529EA">
                  <w:rPr>
                    <w:sz w:val="18"/>
                  </w:rPr>
                  <w:t>. Stabilité de 24 h à la température ambiante</w:t>
                </w:r>
              </w:p>
            </w:tc>
          </w:sdtContent>
        </w:sdt>
      </w:tr>
    </w:tbl>
    <w:p w:rsidR="00C65E2C" w:rsidRPr="003529EA" w:rsidRDefault="00A05B64" w:rsidP="00E87A96">
      <w:pPr>
        <w:spacing w:before="240"/>
        <w:jc w:val="left"/>
        <w:rPr>
          <w:rFonts w:cstheme="minorHAnsi"/>
          <w:sz w:val="18"/>
        </w:rPr>
      </w:pPr>
      <w:r w:rsidRPr="003529EA">
        <w:rPr>
          <w:rFonts w:cstheme="minorHAnsi"/>
          <w:b/>
          <w:sz w:val="18"/>
        </w:rPr>
        <w:t>Compatibilité avec les solutés :</w:t>
      </w:r>
      <w:r w:rsidRPr="003529EA">
        <w:rPr>
          <w:rFonts w:cstheme="minorHAnsi"/>
          <w:sz w:val="18"/>
        </w:rPr>
        <w:t xml:space="preserve"> </w:t>
      </w:r>
      <w:bookmarkStart w:id="16" w:name="_Toc424288453"/>
      <w:sdt>
        <w:sdtPr>
          <w:rPr>
            <w:rFonts w:cstheme="minorHAnsi"/>
            <w:sz w:val="18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D75C2D" w:rsidRPr="003529EA">
            <w:rPr>
              <w:rFonts w:cstheme="minorHAnsi"/>
              <w:sz w:val="18"/>
            </w:rPr>
            <w:t>D5%, NS, D5%NS</w:t>
          </w:r>
          <w:r w:rsidR="00033C5F" w:rsidRPr="003529EA">
            <w:rPr>
              <w:rFonts w:cstheme="minorHAnsi"/>
              <w:sz w:val="18"/>
            </w:rPr>
            <w:t>, LR</w:t>
          </w:r>
        </w:sdtContent>
      </w:sdt>
    </w:p>
    <w:p w:rsidR="008E3F10" w:rsidRPr="003529EA" w:rsidRDefault="00C278A4" w:rsidP="00412BEA">
      <w:pPr>
        <w:spacing w:before="240"/>
        <w:jc w:val="left"/>
        <w:rPr>
          <w:rFonts w:cstheme="minorHAnsi"/>
          <w:b/>
          <w:sz w:val="18"/>
        </w:rPr>
      </w:pPr>
      <w:r w:rsidRPr="003529EA">
        <w:rPr>
          <w:rFonts w:cstheme="minorHAnsi"/>
          <w:b/>
          <w:sz w:val="18"/>
        </w:rPr>
        <w:t>Incompatibilité</w:t>
      </w:r>
      <w:r w:rsidR="00945D21" w:rsidRPr="003529EA">
        <w:rPr>
          <w:rFonts w:cstheme="minorHAnsi"/>
          <w:b/>
          <w:sz w:val="18"/>
        </w:rPr>
        <w:t xml:space="preserve"> : </w:t>
      </w:r>
      <w:sdt>
        <w:sdtPr>
          <w:rPr>
            <w:rFonts w:cstheme="minorHAnsi"/>
            <w:b/>
            <w:sz w:val="18"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2C0AEA" w:rsidRPr="003529EA">
            <w:rPr>
              <w:rFonts w:cstheme="minorHAnsi"/>
              <w:sz w:val="18"/>
            </w:rPr>
            <w:t>S</w:t>
          </w:r>
          <w:r w:rsidR="00160781" w:rsidRPr="003529EA">
            <w:rPr>
              <w:rFonts w:cstheme="minorHAnsi"/>
              <w:sz w:val="18"/>
            </w:rPr>
            <w:t>e référer au tableau de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601"/>
        <w:gridCol w:w="3753"/>
      </w:tblGrid>
      <w:tr w:rsidR="00A426B2" w:rsidTr="00D96E14">
        <w:trPr>
          <w:trHeight w:val="454"/>
        </w:trPr>
        <w:tc>
          <w:tcPr>
            <w:tcW w:w="93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926822" w:rsidRDefault="00DE1B28" w:rsidP="008E38F1">
            <w:pPr>
              <w:spacing w:after="0"/>
              <w:jc w:val="left"/>
              <w:rPr>
                <w:b/>
                <w:color w:val="00B050"/>
                <w:sz w:val="32"/>
                <w:szCs w:val="36"/>
              </w:rPr>
            </w:pPr>
            <w:r w:rsidRPr="00E9602C">
              <w:rPr>
                <w:rFonts w:cstheme="minorHAnsi"/>
              </w:rPr>
              <w:lastRenderedPageBreak/>
              <w:br w:type="page"/>
            </w: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074092039"/>
                <w:placeholder>
                  <w:docPart w:val="1CCC4BCC99304EFFABB137C6E9D2686D"/>
                </w:placeholder>
              </w:sdtPr>
              <w:sdtEndPr/>
              <w:sdtContent>
                <w:sdt>
                  <w:sdtPr>
                    <w:rPr>
                      <w:b/>
                      <w:color w:val="00B050"/>
                      <w:sz w:val="32"/>
                      <w:szCs w:val="36"/>
                    </w:rPr>
                    <w:alias w:val="Insérer le nom"/>
                    <w:tag w:val="Insérer le nom"/>
                    <w:id w:val="-1830902133"/>
                    <w:placeholder>
                      <w:docPart w:val="B436E4427DDF433DA10C386690ADA6C1"/>
                    </w:placeholder>
                  </w:sdtPr>
                  <w:sdtEndPr/>
                  <w:sdtContent>
                    <w:sdt>
                      <w:sdtPr>
                        <w:rPr>
                          <w:b/>
                          <w:color w:val="00B050"/>
                          <w:sz w:val="32"/>
                          <w:szCs w:val="36"/>
                        </w:rPr>
                        <w:alias w:val="Insérer le nom"/>
                        <w:tag w:val="Insérer le nom"/>
                        <w:id w:val="-69501378"/>
                        <w:placeholder>
                          <w:docPart w:val="58F8FF41D33D427584CF0796DDF6E96A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  <w:color w:val="00B050"/>
                              <w:sz w:val="32"/>
                              <w:szCs w:val="36"/>
                            </w:rPr>
                            <w:alias w:val="Insérer le nom"/>
                            <w:tag w:val="Insérer le nom"/>
                            <w:id w:val="-1236922412"/>
                            <w:placeholder>
                              <w:docPart w:val="2D429B8FD76947C5B418CFE192FA599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b/>
                                  <w:color w:val="00B050"/>
                                  <w:sz w:val="32"/>
                                  <w:szCs w:val="36"/>
                                </w:rPr>
                                <w:alias w:val="Insérer le nom"/>
                                <w:tag w:val="Insérer le nom"/>
                                <w:id w:val="1577793101"/>
                                <w:placeholder>
                                  <w:docPart w:val="50156CAAEA6E477BBFEBE8FAD736172F"/>
                                </w:placeholder>
                              </w:sdtPr>
                              <w:sdtEndPr/>
                              <w:sdtContent>
                                <w:r w:rsidR="001A3D05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Norépinéphrine</w:t>
                                </w:r>
                                <w:r w:rsidR="00834848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bitartrate</w:t>
                                </w:r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  <w:r w:rsidR="00735A9A" w:rsidRPr="00701F5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(</w:t>
                                </w:r>
                                <w:proofErr w:type="spellStart"/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Levophed</w:t>
                                </w:r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  <w:vertAlign w:val="superscript"/>
                                  </w:rPr>
                                  <w:t>md</w:t>
                                </w:r>
                                <w:proofErr w:type="spellEnd"/>
                              </w:sdtContent>
                            </w:sdt>
                          </w:sdtContent>
                        </w:sdt>
                        <w:r w:rsidR="00E45FAF"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  <w:t>)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C278A4" w:rsidRDefault="0003383A" w:rsidP="008E38F1">
            <w:pPr>
              <w:spacing w:after="0"/>
              <w:jc w:val="left"/>
              <w:rPr>
                <w:sz w:val="21"/>
                <w:szCs w:val="21"/>
              </w:rPr>
            </w:pPr>
            <w:r w:rsidRPr="00C278A4">
              <w:rPr>
                <w:i/>
                <w:noProof/>
                <w:sz w:val="21"/>
                <w:szCs w:val="21"/>
                <w:lang w:eastAsia="fr-CA"/>
              </w:rPr>
              <w:drawing>
                <wp:anchor distT="0" distB="0" distL="114300" distR="114300" simplePos="0" relativeHeight="251659264" behindDoc="0" locked="1" layoutInCell="1" allowOverlap="1" wp14:anchorId="744AE5EA" wp14:editId="78633758">
                  <wp:simplePos x="0" y="0"/>
                  <wp:positionH relativeFrom="column">
                    <wp:posOffset>1862455</wp:posOffset>
                  </wp:positionH>
                  <wp:positionV relativeFrom="paragraph">
                    <wp:posOffset>-546735</wp:posOffset>
                  </wp:positionV>
                  <wp:extent cx="753110" cy="739775"/>
                  <wp:effectExtent l="57150" t="95250" r="294640" b="2889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3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6B2" w:rsidRPr="00D96E14" w:rsidRDefault="001A3D05" w:rsidP="00834848">
            <w:pPr>
              <w:jc w:val="left"/>
              <w:rPr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</w:p>
        </w:tc>
      </w:tr>
    </w:tbl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6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1A3D05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0C2755">
        <w:trPr>
          <w:trHeight w:val="1017"/>
        </w:trPr>
        <w:tc>
          <w:tcPr>
            <w:tcW w:w="6550" w:type="dxa"/>
          </w:tcPr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>Monitorage :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TA</w:t>
            </w:r>
            <w:r w:rsidR="002C0AEA">
              <w:rPr>
                <w:rFonts w:cs="Times-Roman"/>
                <w:sz w:val="21"/>
                <w:szCs w:val="21"/>
              </w:rPr>
              <w:t xml:space="preserve">, FC : </w:t>
            </w:r>
            <w:r w:rsidR="00160781" w:rsidRPr="005E7BCF">
              <w:rPr>
                <w:rFonts w:ascii="Cambria Math" w:hAnsi="Cambria Math" w:cs="Cambria Math"/>
                <w:sz w:val="21"/>
                <w:szCs w:val="21"/>
              </w:rPr>
              <w:t>q</w:t>
            </w:r>
            <w:r w:rsidRPr="005E7BCF">
              <w:rPr>
                <w:rFonts w:cs="Times-Roman"/>
                <w:sz w:val="21"/>
                <w:szCs w:val="21"/>
              </w:rPr>
              <w:t>2 min</w:t>
            </w:r>
            <w:r w:rsidR="00160781" w:rsidRPr="005E7BCF">
              <w:rPr>
                <w:rFonts w:cs="Times-Roman"/>
                <w:sz w:val="21"/>
                <w:szCs w:val="21"/>
              </w:rPr>
              <w:t xml:space="preserve">utes ad effet désiré, puis q5 minutes </w:t>
            </w:r>
            <w:r w:rsidRPr="005E7BCF">
              <w:rPr>
                <w:rFonts w:cs="Times-Roman"/>
                <w:sz w:val="21"/>
                <w:szCs w:val="21"/>
              </w:rPr>
              <w:t>ou plus selon l’état clinique</w:t>
            </w:r>
          </w:p>
          <w:p w:rsidR="00160781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>S</w:t>
            </w:r>
            <w:r w:rsidR="00160781" w:rsidRPr="005E7BCF">
              <w:rPr>
                <w:rFonts w:cs="Times-Roman"/>
                <w:sz w:val="21"/>
                <w:szCs w:val="21"/>
              </w:rPr>
              <w:t>ite d’injection</w:t>
            </w:r>
          </w:p>
          <w:p w:rsidR="00F0683B" w:rsidRPr="005E7BCF" w:rsidRDefault="00F0683B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 xml:space="preserve">Précautions : </w:t>
            </w:r>
          </w:p>
          <w:p w:rsidR="001733A0" w:rsidRPr="005E7BCF" w:rsidRDefault="00834848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>Si présence de déplétion volu</w:t>
            </w:r>
            <w:r w:rsidR="001733A0" w:rsidRPr="005E7BCF">
              <w:rPr>
                <w:rFonts w:cs="Symbol"/>
                <w:sz w:val="21"/>
                <w:szCs w:val="21"/>
              </w:rPr>
              <w:t>mique, s’assurer qu’elle soit corrigée ou en cours de correction avant l’administration du médicament.</w:t>
            </w:r>
          </w:p>
          <w:p w:rsidR="00735A9A" w:rsidRPr="005E7BCF" w:rsidRDefault="00160781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É</w:t>
            </w:r>
            <w:r w:rsidR="00735A9A" w:rsidRPr="005E7BCF">
              <w:rPr>
                <w:rFonts w:cs="Times-Roman"/>
                <w:sz w:val="21"/>
                <w:szCs w:val="21"/>
              </w:rPr>
              <w:t xml:space="preserve">viter l’extravasation dans les </w:t>
            </w:r>
            <w:r w:rsidR="000C2755" w:rsidRPr="005E7BCF">
              <w:rPr>
                <w:rFonts w:cs="Times-Roman"/>
                <w:sz w:val="21"/>
                <w:szCs w:val="21"/>
              </w:rPr>
              <w:t>tissus</w:t>
            </w:r>
          </w:p>
          <w:p w:rsidR="00160781" w:rsidRPr="005E7BCF" w:rsidRDefault="00735A9A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S’il se produit un blêmissement le long de la </w:t>
            </w:r>
            <w:r w:rsidR="00160781" w:rsidRPr="005E7BCF">
              <w:rPr>
                <w:rFonts w:cs="Times-Roman"/>
                <w:sz w:val="21"/>
                <w:szCs w:val="21"/>
              </w:rPr>
              <w:t>veine utilisée</w:t>
            </w:r>
            <w:r w:rsidRPr="005E7BCF">
              <w:rPr>
                <w:rFonts w:cs="Times-Roman"/>
                <w:sz w:val="21"/>
                <w:szCs w:val="21"/>
              </w:rPr>
              <w:t xml:space="preserve">, envisager le changement </w:t>
            </w:r>
            <w:r w:rsidR="000C2755" w:rsidRPr="005E7BCF">
              <w:rPr>
                <w:rFonts w:cs="Times-Roman"/>
                <w:sz w:val="21"/>
                <w:szCs w:val="21"/>
              </w:rPr>
              <w:t>du site d’injection.</w:t>
            </w:r>
          </w:p>
          <w:p w:rsidR="00A70496" w:rsidRPr="005E7BCF" w:rsidRDefault="001733A0" w:rsidP="001733A0">
            <w:pPr>
              <w:ind w:left="284"/>
              <w:rPr>
                <w:rFonts w:cs="Times-Roman"/>
                <w:sz w:val="21"/>
                <w:szCs w:val="21"/>
              </w:rPr>
            </w:pPr>
            <w:r w:rsidRPr="001733A0">
              <w:rPr>
                <w:rFonts w:cs="Times-Roman"/>
                <w:sz w:val="21"/>
                <w:szCs w:val="21"/>
              </w:rPr>
              <w:t>Si extravasation : se</w:t>
            </w:r>
            <w:r w:rsidRPr="001733A0">
              <w:rPr>
                <w:sz w:val="21"/>
                <w:szCs w:val="21"/>
              </w:rPr>
              <w:t xml:space="preserve"> référer à la fiche « Extravasation » pour les mesures à prendre </w:t>
            </w:r>
          </w:p>
          <w:p w:rsidR="00160781" w:rsidRDefault="00A70496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Sevrage progressif de la perfusion recommandé pour éviter une chute soudaine de la TA </w:t>
            </w:r>
          </w:p>
          <w:p w:rsidR="001733A0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diminuent l’effet </w:t>
            </w:r>
            <w:r w:rsidR="002C0AEA">
              <w:rPr>
                <w:rFonts w:cs="Times-Roman"/>
                <w:sz w:val="21"/>
                <w:szCs w:val="21"/>
              </w:rPr>
              <w:t>de la norépinéphrine (ex : bêtabloquants</w:t>
            </w:r>
            <w:r w:rsidRPr="005E7BCF">
              <w:rPr>
                <w:rFonts w:cs="Times-Roman"/>
                <w:sz w:val="21"/>
                <w:szCs w:val="21"/>
              </w:rPr>
              <w:t>, alpha bloqueurs).</w:t>
            </w: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augmentent l’effet de la norépinéphrine (ex : IMAO, antidépresseur tricyclique). </w:t>
            </w:r>
          </w:p>
          <w:p w:rsidR="007D5D2C" w:rsidRPr="005E7BCF" w:rsidRDefault="007D5D2C" w:rsidP="000C2755">
            <w:pPr>
              <w:ind w:left="720"/>
              <w:rPr>
                <w:sz w:val="21"/>
                <w:szCs w:val="21"/>
              </w:rPr>
            </w:pPr>
          </w:p>
        </w:tc>
        <w:tc>
          <w:tcPr>
            <w:tcW w:w="6550" w:type="dxa"/>
          </w:tcPr>
          <w:p w:rsidR="00E81C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>I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schémie locale, </w:t>
            </w:r>
            <w:r w:rsidRPr="005E7BCF">
              <w:rPr>
                <w:rFonts w:cs="Symbol"/>
                <w:sz w:val="21"/>
                <w:szCs w:val="21"/>
              </w:rPr>
              <w:t>escarre ou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 nécrose tissulaire si extravasation </w:t>
            </w:r>
          </w:p>
          <w:p w:rsidR="001733A0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 xml:space="preserve">Médicament vésicant et ayant des propriétés </w:t>
            </w:r>
            <w:r w:rsidR="00176005">
              <w:rPr>
                <w:rFonts w:cs="Symbol"/>
                <w:sz w:val="21"/>
                <w:szCs w:val="21"/>
              </w:rPr>
              <w:t>vasoconstrictrices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réflexe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Arythmies, particulièrement à forte dose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Anxiété</w:t>
            </w:r>
            <w:r w:rsidR="00155BB9" w:rsidRPr="005E7BCF">
              <w:rPr>
                <w:rFonts w:cs="Times-Roman"/>
                <w:sz w:val="21"/>
                <w:szCs w:val="21"/>
              </w:rPr>
              <w:t>, insomnie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Céphalées, étourdissements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Difficultés respiratoires</w:t>
            </w:r>
          </w:p>
          <w:p w:rsidR="00735A9A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Faiblesse,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pâleur, </w:t>
            </w:r>
            <w:r w:rsidRPr="005E7BCF">
              <w:rPr>
                <w:rFonts w:cs="Times-Roman"/>
                <w:sz w:val="21"/>
                <w:szCs w:val="21"/>
              </w:rPr>
              <w:t xml:space="preserve">tremblements </w:t>
            </w:r>
          </w:p>
          <w:p w:rsidR="00E81CCF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 xml:space="preserve">Hypersensibilité </w:t>
            </w:r>
            <w:r w:rsidR="00155BB9" w:rsidRPr="005E7BCF">
              <w:rPr>
                <w:rFonts w:cs="Symbol"/>
                <w:sz w:val="21"/>
                <w:szCs w:val="21"/>
              </w:rPr>
              <w:t xml:space="preserve">au </w:t>
            </w:r>
            <w:proofErr w:type="spellStart"/>
            <w:r w:rsidR="00155BB9" w:rsidRPr="005E7BCF">
              <w:rPr>
                <w:rFonts w:cs="Times-Roman"/>
                <w:sz w:val="21"/>
                <w:szCs w:val="21"/>
              </w:rPr>
              <w:t>mét</w:t>
            </w:r>
            <w:r w:rsidRPr="005E7BCF">
              <w:rPr>
                <w:rFonts w:cs="Times-Roman"/>
                <w:sz w:val="21"/>
                <w:szCs w:val="21"/>
              </w:rPr>
              <w:t>abisulfite</w:t>
            </w:r>
            <w:proofErr w:type="spellEnd"/>
            <w:r w:rsidR="000C2755" w:rsidRPr="005E7BCF">
              <w:rPr>
                <w:rFonts w:cs="Times-Roman"/>
                <w:sz w:val="21"/>
                <w:szCs w:val="21"/>
              </w:rPr>
              <w:t xml:space="preserve">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contenu dans l’excipient 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Signes de toxicité :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Sudation excessive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Hypertension grave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marquée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Diminution du débit cardiaque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Antidote :</w:t>
            </w:r>
          </w:p>
          <w:p w:rsidR="000C2755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 xml:space="preserve">Si extravasation : </w:t>
            </w:r>
            <w:proofErr w:type="spellStart"/>
            <w:r>
              <w:rPr>
                <w:rFonts w:cs="Times-Roman"/>
                <w:sz w:val="21"/>
                <w:szCs w:val="21"/>
              </w:rPr>
              <w:t>Phentolamine</w:t>
            </w:r>
            <w:proofErr w:type="spellEnd"/>
          </w:p>
          <w:p w:rsidR="000C2755" w:rsidRPr="005E7BCF" w:rsidRDefault="000C2755" w:rsidP="000C2755">
            <w:pPr>
              <w:pStyle w:val="Paragraphedeliste"/>
              <w:rPr>
                <w:sz w:val="21"/>
                <w:szCs w:val="21"/>
              </w:rPr>
            </w:pPr>
            <w:r w:rsidRPr="005E7BCF">
              <w:rPr>
                <w:sz w:val="21"/>
                <w:szCs w:val="21"/>
              </w:rPr>
              <w:t>Atropine pour la bradycardie</w:t>
            </w:r>
          </w:p>
        </w:tc>
      </w:tr>
    </w:tbl>
    <w:p w:rsidR="00DA47D3" w:rsidRPr="005E7BCF" w:rsidRDefault="00DA47D3" w:rsidP="005E7BCF">
      <w:pPr>
        <w:spacing w:before="120"/>
        <w:rPr>
          <w:rFonts w:cstheme="minorHAnsi"/>
          <w:i/>
        </w:rPr>
      </w:pPr>
    </w:p>
    <w:sectPr w:rsidR="00DA47D3" w:rsidRPr="005E7BCF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8F1" w:rsidRDefault="008E38F1" w:rsidP="008F3D94">
      <w:pPr>
        <w:spacing w:after="0" w:line="240" w:lineRule="auto"/>
      </w:pPr>
      <w:r>
        <w:separator/>
      </w:r>
    </w:p>
  </w:endnote>
  <w:endnote w:type="continuationSeparator" w:id="0">
    <w:p w:rsidR="008E38F1" w:rsidRDefault="008E38F1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8F1" w:rsidRPr="006D1CD5" w:rsidRDefault="008E38F1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="00D7618E">
      <w:rPr>
        <w:b/>
      </w:rPr>
      <w:fldChar w:fldCharType="begin"/>
    </w:r>
    <w:r w:rsidR="00D7618E">
      <w:rPr>
        <w:b/>
      </w:rPr>
      <w:instrText xml:space="preserve"> DATE  \@ "yyyy-MM-dd"  \* MERGEFORMAT </w:instrText>
    </w:r>
    <w:r w:rsidR="00D7618E">
      <w:rPr>
        <w:b/>
      </w:rPr>
      <w:fldChar w:fldCharType="separate"/>
    </w:r>
    <w:r w:rsidR="000531CD">
      <w:rPr>
        <w:b/>
        <w:noProof/>
      </w:rPr>
      <w:t>2025-05-15</w:t>
    </w:r>
    <w:r w:rsidR="00D7618E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3529EA" w:rsidRPr="003529EA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3529EA" w:rsidRPr="003529EA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8F1" w:rsidRDefault="008E38F1" w:rsidP="008F3D94">
      <w:pPr>
        <w:spacing w:after="0" w:line="240" w:lineRule="auto"/>
      </w:pPr>
      <w:r>
        <w:separator/>
      </w:r>
    </w:p>
  </w:footnote>
  <w:footnote w:type="continuationSeparator" w:id="0">
    <w:p w:rsidR="008E38F1" w:rsidRDefault="008E38F1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8F1" w:rsidRDefault="000531CD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14341" type="#_x0000_t75" style="position:absolute;left:0;text-align:left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Ind w:w="9464" w:type="dxa"/>
      <w:tblLook w:val="04A0" w:firstRow="1" w:lastRow="0" w:firstColumn="1" w:lastColumn="0" w:noHBand="0" w:noVBand="1"/>
    </w:tblPr>
    <w:tblGrid>
      <w:gridCol w:w="3712"/>
    </w:tblGrid>
    <w:tr w:rsidR="008E38F1" w:rsidRPr="00A426B2" w:rsidTr="001D2849">
      <w:trPr>
        <w:trHeight w:val="841"/>
      </w:trPr>
      <w:tc>
        <w:tcPr>
          <w:tcW w:w="3712" w:type="dxa"/>
        </w:tcPr>
        <w:p w:rsidR="0035740F" w:rsidRDefault="0035740F" w:rsidP="0035740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57216" behindDoc="0" locked="0" layoutInCell="1" allowOverlap="1" wp14:anchorId="75BA823C" wp14:editId="0F23262B">
                <wp:simplePos x="0" y="0"/>
                <wp:positionH relativeFrom="column">
                  <wp:posOffset>-284480</wp:posOffset>
                </wp:positionH>
                <wp:positionV relativeFrom="paragraph">
                  <wp:posOffset>-160655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8E38F1" w:rsidRPr="00A426B2" w:rsidRDefault="008E38F1" w:rsidP="0007267C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Monitorage cardiaque</w:t>
          </w:r>
        </w:p>
      </w:tc>
    </w:tr>
  </w:tbl>
  <w:p w:rsidR="008E38F1" w:rsidRPr="00884618" w:rsidRDefault="001D2849" w:rsidP="006D1CD5">
    <w:pPr>
      <w:spacing w:before="0" w:after="0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7C0887" wp14:editId="7B5FF2C3">
              <wp:simplePos x="0" y="0"/>
              <wp:positionH relativeFrom="column">
                <wp:posOffset>-1015375</wp:posOffset>
              </wp:positionH>
              <wp:positionV relativeFrom="paragraph">
                <wp:posOffset>-540385</wp:posOffset>
              </wp:positionV>
              <wp:extent cx="3038475" cy="529590"/>
              <wp:effectExtent l="0" t="0" r="0" b="381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5740F" w:rsidRPr="00D0070B" w:rsidRDefault="0035740F" w:rsidP="0035740F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C088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-79.95pt;margin-top:-42.55pt;width:239.2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" filled="f" stroked="f">
              <v:textbox>
                <w:txbxContent>
                  <w:p w:rsidR="0035740F" w:rsidRPr="00D0070B" w:rsidRDefault="0035740F" w:rsidP="0035740F">
                    <w:pPr>
                      <w:spacing w:line="240" w:lineRule="auto"/>
                      <w:ind w:left="284"/>
                      <w:jc w:val="center"/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0070B"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ADULTE</w:t>
                    </w:r>
                  </w:p>
                </w:txbxContent>
              </v:textbox>
            </v:shape>
          </w:pict>
        </mc:Fallback>
      </mc:AlternateContent>
    </w:r>
    <w:r w:rsidR="00243A2F">
      <w:rPr>
        <w:noProof/>
        <w:lang w:eastAsia="fr-CA"/>
      </w:rPr>
      <w:drawing>
        <wp:anchor distT="0" distB="0" distL="114300" distR="114300" simplePos="0" relativeHeight="251657728" behindDoc="0" locked="0" layoutInCell="1" allowOverlap="1" wp14:anchorId="7C0C3B15">
          <wp:simplePos x="0" y="0"/>
          <wp:positionH relativeFrom="column">
            <wp:posOffset>4628724</wp:posOffset>
          </wp:positionH>
          <wp:positionV relativeFrom="paragraph">
            <wp:posOffset>-772966</wp:posOffset>
          </wp:positionV>
          <wp:extent cx="855345" cy="876300"/>
          <wp:effectExtent l="0" t="0" r="1905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8F1" w:rsidRDefault="000531CD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14340" type="#_x0000_t75" style="position:absolute;left:0;text-align:left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50611"/>
    <w:multiLevelType w:val="hybridMultilevel"/>
    <w:tmpl w:val="27822A90"/>
    <w:lvl w:ilvl="0" w:tplc="472026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40C92458"/>
    <w:multiLevelType w:val="hybridMultilevel"/>
    <w:tmpl w:val="F25C5DF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35076FB"/>
    <w:multiLevelType w:val="hybridMultilevel"/>
    <w:tmpl w:val="51C45250"/>
    <w:lvl w:ilvl="0" w:tplc="33686DB2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="Times-Roman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5B26817"/>
    <w:multiLevelType w:val="hybridMultilevel"/>
    <w:tmpl w:val="20F6C57E"/>
    <w:lvl w:ilvl="0" w:tplc="2632AC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B846D01"/>
    <w:multiLevelType w:val="hybridMultilevel"/>
    <w:tmpl w:val="269A6DE6"/>
    <w:lvl w:ilvl="0" w:tplc="9998CE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73A2FF2"/>
    <w:multiLevelType w:val="hybridMultilevel"/>
    <w:tmpl w:val="4AF285B2"/>
    <w:lvl w:ilvl="0" w:tplc="2632A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7C231885"/>
    <w:multiLevelType w:val="hybridMultilevel"/>
    <w:tmpl w:val="E89E7382"/>
    <w:lvl w:ilvl="0" w:tplc="2578BD7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-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43"/>
  </w:num>
  <w:num w:numId="3">
    <w:abstractNumId w:val="82"/>
  </w:num>
  <w:num w:numId="4">
    <w:abstractNumId w:val="73"/>
  </w:num>
  <w:num w:numId="5">
    <w:abstractNumId w:val="22"/>
  </w:num>
  <w:num w:numId="6">
    <w:abstractNumId w:val="68"/>
  </w:num>
  <w:num w:numId="7">
    <w:abstractNumId w:val="60"/>
  </w:num>
  <w:num w:numId="8">
    <w:abstractNumId w:val="85"/>
  </w:num>
  <w:num w:numId="9">
    <w:abstractNumId w:val="76"/>
  </w:num>
  <w:num w:numId="10">
    <w:abstractNumId w:val="24"/>
  </w:num>
  <w:num w:numId="11">
    <w:abstractNumId w:val="2"/>
  </w:num>
  <w:num w:numId="12">
    <w:abstractNumId w:val="34"/>
  </w:num>
  <w:num w:numId="13">
    <w:abstractNumId w:val="74"/>
  </w:num>
  <w:num w:numId="14">
    <w:abstractNumId w:val="56"/>
  </w:num>
  <w:num w:numId="15">
    <w:abstractNumId w:val="47"/>
  </w:num>
  <w:num w:numId="16">
    <w:abstractNumId w:val="10"/>
  </w:num>
  <w:num w:numId="17">
    <w:abstractNumId w:val="70"/>
  </w:num>
  <w:num w:numId="18">
    <w:abstractNumId w:val="45"/>
  </w:num>
  <w:num w:numId="19">
    <w:abstractNumId w:val="18"/>
  </w:num>
  <w:num w:numId="20">
    <w:abstractNumId w:val="32"/>
  </w:num>
  <w:num w:numId="21">
    <w:abstractNumId w:val="16"/>
  </w:num>
  <w:num w:numId="22">
    <w:abstractNumId w:val="26"/>
  </w:num>
  <w:num w:numId="23">
    <w:abstractNumId w:val="42"/>
  </w:num>
  <w:num w:numId="24">
    <w:abstractNumId w:val="50"/>
  </w:num>
  <w:num w:numId="25">
    <w:abstractNumId w:val="29"/>
  </w:num>
  <w:num w:numId="26">
    <w:abstractNumId w:val="78"/>
  </w:num>
  <w:num w:numId="27">
    <w:abstractNumId w:val="41"/>
  </w:num>
  <w:num w:numId="28">
    <w:abstractNumId w:val="30"/>
  </w:num>
  <w:num w:numId="29">
    <w:abstractNumId w:val="13"/>
  </w:num>
  <w:num w:numId="30">
    <w:abstractNumId w:val="48"/>
  </w:num>
  <w:num w:numId="31">
    <w:abstractNumId w:val="69"/>
  </w:num>
  <w:num w:numId="32">
    <w:abstractNumId w:val="31"/>
  </w:num>
  <w:num w:numId="33">
    <w:abstractNumId w:val="55"/>
  </w:num>
  <w:num w:numId="34">
    <w:abstractNumId w:val="1"/>
  </w:num>
  <w:num w:numId="35">
    <w:abstractNumId w:val="28"/>
  </w:num>
  <w:num w:numId="36">
    <w:abstractNumId w:val="72"/>
  </w:num>
  <w:num w:numId="37">
    <w:abstractNumId w:val="83"/>
  </w:num>
  <w:num w:numId="38">
    <w:abstractNumId w:val="75"/>
  </w:num>
  <w:num w:numId="39">
    <w:abstractNumId w:val="0"/>
  </w:num>
  <w:num w:numId="40">
    <w:abstractNumId w:val="33"/>
  </w:num>
  <w:num w:numId="41">
    <w:abstractNumId w:val="36"/>
  </w:num>
  <w:num w:numId="42">
    <w:abstractNumId w:val="25"/>
  </w:num>
  <w:num w:numId="43">
    <w:abstractNumId w:val="40"/>
  </w:num>
  <w:num w:numId="44">
    <w:abstractNumId w:val="49"/>
  </w:num>
  <w:num w:numId="45">
    <w:abstractNumId w:val="64"/>
  </w:num>
  <w:num w:numId="46">
    <w:abstractNumId w:val="90"/>
  </w:num>
  <w:num w:numId="47">
    <w:abstractNumId w:val="87"/>
  </w:num>
  <w:num w:numId="48">
    <w:abstractNumId w:val="38"/>
  </w:num>
  <w:num w:numId="49">
    <w:abstractNumId w:val="79"/>
  </w:num>
  <w:num w:numId="50">
    <w:abstractNumId w:val="17"/>
  </w:num>
  <w:num w:numId="51">
    <w:abstractNumId w:val="15"/>
  </w:num>
  <w:num w:numId="52">
    <w:abstractNumId w:val="46"/>
  </w:num>
  <w:num w:numId="53">
    <w:abstractNumId w:val="51"/>
  </w:num>
  <w:num w:numId="54">
    <w:abstractNumId w:val="80"/>
  </w:num>
  <w:num w:numId="55">
    <w:abstractNumId w:val="54"/>
  </w:num>
  <w:num w:numId="56">
    <w:abstractNumId w:val="7"/>
  </w:num>
  <w:num w:numId="57">
    <w:abstractNumId w:val="91"/>
  </w:num>
  <w:num w:numId="58">
    <w:abstractNumId w:val="23"/>
  </w:num>
  <w:num w:numId="59">
    <w:abstractNumId w:val="39"/>
  </w:num>
  <w:num w:numId="60">
    <w:abstractNumId w:val="67"/>
  </w:num>
  <w:num w:numId="61">
    <w:abstractNumId w:val="65"/>
  </w:num>
  <w:num w:numId="62">
    <w:abstractNumId w:val="35"/>
  </w:num>
  <w:num w:numId="63">
    <w:abstractNumId w:val="57"/>
  </w:num>
  <w:num w:numId="64">
    <w:abstractNumId w:val="77"/>
  </w:num>
  <w:num w:numId="65">
    <w:abstractNumId w:val="4"/>
  </w:num>
  <w:num w:numId="66">
    <w:abstractNumId w:val="94"/>
  </w:num>
  <w:num w:numId="67">
    <w:abstractNumId w:val="58"/>
  </w:num>
  <w:num w:numId="68">
    <w:abstractNumId w:val="9"/>
  </w:num>
  <w:num w:numId="69">
    <w:abstractNumId w:val="62"/>
  </w:num>
  <w:num w:numId="70">
    <w:abstractNumId w:val="21"/>
  </w:num>
  <w:num w:numId="71">
    <w:abstractNumId w:val="37"/>
  </w:num>
  <w:num w:numId="72">
    <w:abstractNumId w:val="71"/>
  </w:num>
  <w:num w:numId="73">
    <w:abstractNumId w:val="89"/>
  </w:num>
  <w:num w:numId="74">
    <w:abstractNumId w:val="8"/>
  </w:num>
  <w:num w:numId="75">
    <w:abstractNumId w:val="19"/>
  </w:num>
  <w:num w:numId="76">
    <w:abstractNumId w:val="12"/>
  </w:num>
  <w:num w:numId="77">
    <w:abstractNumId w:val="84"/>
  </w:num>
  <w:num w:numId="78">
    <w:abstractNumId w:val="27"/>
  </w:num>
  <w:num w:numId="79">
    <w:abstractNumId w:val="81"/>
  </w:num>
  <w:num w:numId="80">
    <w:abstractNumId w:val="53"/>
  </w:num>
  <w:num w:numId="81">
    <w:abstractNumId w:val="52"/>
  </w:num>
  <w:num w:numId="82">
    <w:abstractNumId w:val="88"/>
  </w:num>
  <w:num w:numId="83">
    <w:abstractNumId w:val="3"/>
  </w:num>
  <w:num w:numId="84">
    <w:abstractNumId w:val="59"/>
  </w:num>
  <w:num w:numId="85">
    <w:abstractNumId w:val="14"/>
  </w:num>
  <w:num w:numId="86">
    <w:abstractNumId w:val="5"/>
  </w:num>
  <w:num w:numId="87">
    <w:abstractNumId w:val="20"/>
  </w:num>
  <w:num w:numId="88">
    <w:abstractNumId w:val="92"/>
  </w:num>
  <w:num w:numId="89">
    <w:abstractNumId w:val="6"/>
  </w:num>
  <w:num w:numId="90">
    <w:abstractNumId w:val="66"/>
  </w:num>
  <w:num w:numId="91">
    <w:abstractNumId w:val="86"/>
  </w:num>
  <w:num w:numId="92">
    <w:abstractNumId w:val="11"/>
  </w:num>
  <w:num w:numId="93">
    <w:abstractNumId w:val="44"/>
  </w:num>
  <w:num w:numId="94">
    <w:abstractNumId w:val="93"/>
  </w:num>
  <w:num w:numId="95">
    <w:abstractNumId w:val="63"/>
  </w:num>
  <w:num w:numId="96">
    <w:abstractNumId w:val="95"/>
  </w:num>
  <w:numIdMacAtCleanup w:val="8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élanie Lacerte (CIUSSSE-CHUS)">
    <w15:presenceInfo w15:providerId="AD" w15:userId="S-1-5-21-4228237797-423244912-1475512130-194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3C5F"/>
    <w:rsid w:val="00035D0E"/>
    <w:rsid w:val="0004325D"/>
    <w:rsid w:val="00047020"/>
    <w:rsid w:val="00047224"/>
    <w:rsid w:val="000531CD"/>
    <w:rsid w:val="00053543"/>
    <w:rsid w:val="0005456C"/>
    <w:rsid w:val="00061EC9"/>
    <w:rsid w:val="0007267C"/>
    <w:rsid w:val="00073B88"/>
    <w:rsid w:val="0007617C"/>
    <w:rsid w:val="00076E49"/>
    <w:rsid w:val="00093D3A"/>
    <w:rsid w:val="00093EFA"/>
    <w:rsid w:val="000B00A3"/>
    <w:rsid w:val="000B0136"/>
    <w:rsid w:val="000B55ED"/>
    <w:rsid w:val="000B7A02"/>
    <w:rsid w:val="000C10AA"/>
    <w:rsid w:val="000C1D65"/>
    <w:rsid w:val="000C275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55BB9"/>
    <w:rsid w:val="00160781"/>
    <w:rsid w:val="00163AB5"/>
    <w:rsid w:val="001711C4"/>
    <w:rsid w:val="001733A0"/>
    <w:rsid w:val="00174E60"/>
    <w:rsid w:val="00175E0D"/>
    <w:rsid w:val="00176005"/>
    <w:rsid w:val="0017601A"/>
    <w:rsid w:val="001765F2"/>
    <w:rsid w:val="00176B34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A3D05"/>
    <w:rsid w:val="001B23CE"/>
    <w:rsid w:val="001B2687"/>
    <w:rsid w:val="001C002E"/>
    <w:rsid w:val="001C21C9"/>
    <w:rsid w:val="001D1ED8"/>
    <w:rsid w:val="001D2849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3A2F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66CED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0AEA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529EA"/>
    <w:rsid w:val="0035740F"/>
    <w:rsid w:val="00362F8E"/>
    <w:rsid w:val="00365F0A"/>
    <w:rsid w:val="00373ABD"/>
    <w:rsid w:val="0037668F"/>
    <w:rsid w:val="00382021"/>
    <w:rsid w:val="00383383"/>
    <w:rsid w:val="00383A70"/>
    <w:rsid w:val="00384B84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2BEA"/>
    <w:rsid w:val="00412CCB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1A79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4CBD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1D12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D6FEB"/>
    <w:rsid w:val="005E154E"/>
    <w:rsid w:val="005E47A3"/>
    <w:rsid w:val="005E7BCF"/>
    <w:rsid w:val="005F50E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08EE"/>
    <w:rsid w:val="00652ED5"/>
    <w:rsid w:val="00653F67"/>
    <w:rsid w:val="006569BD"/>
    <w:rsid w:val="0065712B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A752C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33C5"/>
    <w:rsid w:val="00725FA2"/>
    <w:rsid w:val="0073400D"/>
    <w:rsid w:val="00734225"/>
    <w:rsid w:val="00735A9A"/>
    <w:rsid w:val="007615B3"/>
    <w:rsid w:val="00761CD9"/>
    <w:rsid w:val="00762418"/>
    <w:rsid w:val="007638CC"/>
    <w:rsid w:val="0076469D"/>
    <w:rsid w:val="00773538"/>
    <w:rsid w:val="0077448E"/>
    <w:rsid w:val="007811EE"/>
    <w:rsid w:val="00781A92"/>
    <w:rsid w:val="00783A31"/>
    <w:rsid w:val="00784B5F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5D2C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1657E"/>
    <w:rsid w:val="00817E57"/>
    <w:rsid w:val="0082374A"/>
    <w:rsid w:val="008262EF"/>
    <w:rsid w:val="00827F99"/>
    <w:rsid w:val="00834848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38F1"/>
    <w:rsid w:val="008E3F10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26822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1D97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C2D4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5854"/>
    <w:rsid w:val="00A56FBA"/>
    <w:rsid w:val="00A57053"/>
    <w:rsid w:val="00A62E3C"/>
    <w:rsid w:val="00A6357E"/>
    <w:rsid w:val="00A655CD"/>
    <w:rsid w:val="00A70496"/>
    <w:rsid w:val="00A7210D"/>
    <w:rsid w:val="00A748F9"/>
    <w:rsid w:val="00A75F89"/>
    <w:rsid w:val="00A776BB"/>
    <w:rsid w:val="00A826F1"/>
    <w:rsid w:val="00A842B1"/>
    <w:rsid w:val="00A8759D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1614E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7A09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E5D7E"/>
    <w:rsid w:val="00BF3475"/>
    <w:rsid w:val="00C03A53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80DB0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CF768A"/>
    <w:rsid w:val="00D003C0"/>
    <w:rsid w:val="00D00DE6"/>
    <w:rsid w:val="00D049C2"/>
    <w:rsid w:val="00D1037D"/>
    <w:rsid w:val="00D15CCF"/>
    <w:rsid w:val="00D160A1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34E6"/>
    <w:rsid w:val="00D36465"/>
    <w:rsid w:val="00D41AF0"/>
    <w:rsid w:val="00D43344"/>
    <w:rsid w:val="00D61337"/>
    <w:rsid w:val="00D71459"/>
    <w:rsid w:val="00D71AFE"/>
    <w:rsid w:val="00D73F1D"/>
    <w:rsid w:val="00D75516"/>
    <w:rsid w:val="00D75C2D"/>
    <w:rsid w:val="00D7618E"/>
    <w:rsid w:val="00D774D8"/>
    <w:rsid w:val="00D81760"/>
    <w:rsid w:val="00D92E77"/>
    <w:rsid w:val="00D93D37"/>
    <w:rsid w:val="00D96092"/>
    <w:rsid w:val="00D96D64"/>
    <w:rsid w:val="00D96E14"/>
    <w:rsid w:val="00DA1006"/>
    <w:rsid w:val="00DA309C"/>
    <w:rsid w:val="00DA42F1"/>
    <w:rsid w:val="00DA47D3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48BD"/>
    <w:rsid w:val="00E32825"/>
    <w:rsid w:val="00E3383B"/>
    <w:rsid w:val="00E33850"/>
    <w:rsid w:val="00E37690"/>
    <w:rsid w:val="00E435ED"/>
    <w:rsid w:val="00E45F69"/>
    <w:rsid w:val="00E45FAF"/>
    <w:rsid w:val="00E50496"/>
    <w:rsid w:val="00E52CFF"/>
    <w:rsid w:val="00E54B2E"/>
    <w:rsid w:val="00E55B13"/>
    <w:rsid w:val="00E63910"/>
    <w:rsid w:val="00E64835"/>
    <w:rsid w:val="00E655C0"/>
    <w:rsid w:val="00E724ED"/>
    <w:rsid w:val="00E75177"/>
    <w:rsid w:val="00E77CD9"/>
    <w:rsid w:val="00E81CCF"/>
    <w:rsid w:val="00E84C40"/>
    <w:rsid w:val="00E87A96"/>
    <w:rsid w:val="00E87D93"/>
    <w:rsid w:val="00E87E86"/>
    <w:rsid w:val="00E9145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5844"/>
    <w:rsid w:val="00F0683B"/>
    <w:rsid w:val="00F069AE"/>
    <w:rsid w:val="00F16BEB"/>
    <w:rsid w:val="00F23703"/>
    <w:rsid w:val="00F23764"/>
    <w:rsid w:val="00F27E04"/>
    <w:rsid w:val="00F33293"/>
    <w:rsid w:val="00F3705B"/>
    <w:rsid w:val="00F40A1E"/>
    <w:rsid w:val="00F4409A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,"/>
  <w:listSeparator w:val=";"/>
  <w14:docId w14:val="0C975201"/>
  <w15:docId w15:val="{E74D74FC-BBD5-4AE7-8671-DE93D2B3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C2755"/>
    <w:pPr>
      <w:keepNext/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36E4427DDF433DA10C386690ADA6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32629-393A-4376-8553-DF4F4EE59A54}"/>
      </w:docPartPr>
      <w:docPartBody>
        <w:p w:rsidR="00B85AC0" w:rsidRDefault="007C6505" w:rsidP="007C6505">
          <w:pPr>
            <w:pStyle w:val="B436E4427DDF433DA10C386690ADA6C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F8FF41D33D427584CF0796DDF6E9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382C5-65F7-4037-B79F-EAC782B7B0EA}"/>
      </w:docPartPr>
      <w:docPartBody>
        <w:p w:rsidR="00500B17" w:rsidRDefault="00B85AC0" w:rsidP="00B85AC0">
          <w:pPr>
            <w:pStyle w:val="58F8FF41D33D427584CF0796DDF6E96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429B8FD76947C5B418CFE192FA5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74533B-ADB3-4E16-9792-5868CE0AF786}"/>
      </w:docPartPr>
      <w:docPartBody>
        <w:p w:rsidR="003B3798" w:rsidRDefault="00C14281" w:rsidP="00C14281">
          <w:pPr>
            <w:pStyle w:val="2D429B8FD76947C5B418CFE192FA599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0156CAAEA6E477BBFEBE8FAD73617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03D965-B59E-47DF-AB12-0E35C2602635}"/>
      </w:docPartPr>
      <w:docPartBody>
        <w:p w:rsidR="00E30056" w:rsidRDefault="007E402E" w:rsidP="007E402E">
          <w:pPr>
            <w:pStyle w:val="50156CAAEA6E477BBFEBE8FAD736172F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A18"/>
    <w:rsid w:val="00080F40"/>
    <w:rsid w:val="0014270C"/>
    <w:rsid w:val="003B3798"/>
    <w:rsid w:val="00500B17"/>
    <w:rsid w:val="006672BB"/>
    <w:rsid w:val="007C6505"/>
    <w:rsid w:val="007E402E"/>
    <w:rsid w:val="00865B93"/>
    <w:rsid w:val="009934D4"/>
    <w:rsid w:val="00B85AC0"/>
    <w:rsid w:val="00BC2A18"/>
    <w:rsid w:val="00C14281"/>
    <w:rsid w:val="00E3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402E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9E2E760947674FD3B44009AEDA71F332">
    <w:name w:val="9E2E760947674FD3B44009AEDA71F332"/>
    <w:rsid w:val="006672BB"/>
  </w:style>
  <w:style w:type="paragraph" w:customStyle="1" w:styleId="2D429B8FD76947C5B418CFE192FA5994">
    <w:name w:val="2D429B8FD76947C5B418CFE192FA5994"/>
    <w:rsid w:val="00C14281"/>
  </w:style>
  <w:style w:type="paragraph" w:customStyle="1" w:styleId="50156CAAEA6E477BBFEBE8FAD736172F">
    <w:name w:val="50156CAAEA6E477BBFEBE8FAD736172F"/>
    <w:rsid w:val="007E4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28770-0287-4724-B427-5F2EBDA5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Mélanie Lacerte (CIUSSSE-CHUS)</cp:lastModifiedBy>
  <cp:revision>2</cp:revision>
  <cp:lastPrinted>2024-05-21T19:56:00Z</cp:lastPrinted>
  <dcterms:created xsi:type="dcterms:W3CDTF">2025-05-15T12:11:00Z</dcterms:created>
  <dcterms:modified xsi:type="dcterms:W3CDTF">2025-05-15T12:11:00Z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2025-05-15T12:08:28Z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df8f890a-a680-4cb2-a11d-e75e81876faa</vt:lpwstr>
  </property>
  <property fmtid="{D5CDD505-2E9C-101B-9397-08002B2CF9AE}" pid="9" name="MSIP_Label_6a7d8d5d-78e2-4a62-9fcd-016eb5e4c57c_ContentBits">
    <vt:lpwstr>0</vt:lpwstr>
  </property>
</Properties>
</file>